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20AEC76B" w:rsidR="00A73FFD" w:rsidRPr="005F6839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</w:t>
      </w:r>
      <w:r w:rsidR="00140D15" w:rsidRPr="000756AE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proofErr w:type="spellEnd"/>
      <w:r w:rsidR="00140D15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0756AE" w:rsidRPr="000756AE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Šmykový nakladač s príslušenstvom</w:t>
      </w:r>
      <w:r w:rsidR="00516F6A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290AEAB1" w:rsidR="004D0C34" w:rsidRPr="00D2082B" w:rsidRDefault="00091FE9" w:rsidP="00A367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A3674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legalizácia pohybu po verejných komunikáciách na zariadeni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všetky prídavné zariadenia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A3674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1F7A11E3" w:rsidR="004D373C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3A867F1F" w:rsidR="00E24ECF" w:rsidRPr="00D2082B" w:rsidDel="00A37062" w:rsidRDefault="00165D8B" w:rsidP="00A370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2" w:author="Debnárová Monika" w:date="2022-05-11T14:26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3" w:author="Debnárová Monika" w:date="2022-05-11T14:26:00Z">
        <w:r w:rsidR="00E24ECF"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0188662F" w:rsidR="00E24ECF" w:rsidRPr="00D2082B" w:rsidDel="00A37062" w:rsidRDefault="00E24ECF" w:rsidP="00A370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4" w:author="Debnárová Monika" w:date="2022-05-11T14:26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5" w:author="Debnárová Monika" w:date="2022-05-11T14:26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6" w:author="Debnárová Monika" w:date="2022-05-11T14:26:00Z"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</w:delText>
        </w:r>
        <w:r w:rsidR="003A60FC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51A56467" w:rsidR="00E24ECF" w:rsidRPr="00D2082B" w:rsidDel="00A37062" w:rsidRDefault="00E24ECF" w:rsidP="00A370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7" w:author="Debnárová Monika" w:date="2022-05-11T14:26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8" w:author="Debnárová Monika" w:date="2022-05-11T14:26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9" w:author="Debnárová Monika" w:date="2022-05-11T14:26:00Z"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 je záruka vykonávania záručného a pozáručného servisu, údržby a opráv</w:delText>
        </w:r>
        <w:r w:rsidR="003A60FC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167781CF" w14:textId="315CBDE0" w:rsidR="00E24ECF" w:rsidRPr="00D2082B" w:rsidRDefault="00E24ECF" w:rsidP="00A370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10" w:author="Debnárová Monika" w:date="2022-05-11T14:26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11" w:author="Debnárová Monika" w:date="2022-05-11T14:26:00Z"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c)</w:delText>
        </w:r>
        <w:r w:rsidR="00A54D16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redávajúci sa zaväzuje zabezpečiť dodávku originálnych náhradných dielov, príslušenstva a ostatných komponentov základnej a doplnkovej výbavy najmenej po dobu </w:delText>
        </w:r>
        <w:r w:rsidR="00FE7488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5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rokov od podpisu</w:delText>
        </w:r>
        <w:r w:rsidR="003A60FC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Protokolu o odovzdaní a prevzatí </w:delText>
        </w:r>
        <w:r w:rsidR="004D0C34"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ovaru.</w:delText>
        </w:r>
      </w:del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2" w:name="financovanie"/>
      <w:bookmarkEnd w:id="1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29D563A5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</w:t>
      </w:r>
      <w:ins w:id="13" w:author="Debnárová Monika" w:date="2022-05-11T14:26:00Z">
        <w:r w:rsidR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.</w:t>
        </w:r>
      </w:ins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del w:id="14" w:author="Debnárová Monika" w:date="2022-05-11T14:26:00Z">
        <w:r w:rsidR="00993A15" w:rsidRPr="00D2082B" w:rsidDel="00A37062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 vrátane nákladov na materiál, filtre, dopravu a práce mechanika na prvú servisnú prehliadku.</w:delText>
        </w:r>
      </w:del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5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15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6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6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2604983C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</w:t>
      </w:r>
      <w:del w:id="17" w:author="Debnárová Monika" w:date="2022-05-11T14:26:00Z">
        <w:r w:rsidR="00A73FFD" w:rsidRPr="00D2082B" w:rsidDel="00A37062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D2082B" w:rsidDel="00A37062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8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18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22DA5CBF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E24DA10" w14:textId="56CE6703" w:rsidR="00A3674F" w:rsidRDefault="00A3674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52B7B4" w14:textId="4B5E5785" w:rsidR="00A3674F" w:rsidRDefault="00A3674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D506F11" w14:textId="77777777" w:rsidR="00A3674F" w:rsidRDefault="00A3674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19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19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0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20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1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21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2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22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23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23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3BAB3F8" w14:textId="77777777" w:rsidR="00A3674F" w:rsidRDefault="00A3674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11C1D2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4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24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FB39" w14:textId="77777777" w:rsidR="00560292" w:rsidRDefault="00560292" w:rsidP="00D75695">
      <w:r>
        <w:separator/>
      </w:r>
    </w:p>
  </w:endnote>
  <w:endnote w:type="continuationSeparator" w:id="0">
    <w:p w14:paraId="0B080D33" w14:textId="77777777" w:rsidR="00560292" w:rsidRDefault="0056029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13702F08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3ED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012B" w14:textId="77777777" w:rsidR="00560292" w:rsidRDefault="00560292" w:rsidP="00D75695">
      <w:r>
        <w:separator/>
      </w:r>
    </w:p>
  </w:footnote>
  <w:footnote w:type="continuationSeparator" w:id="0">
    <w:p w14:paraId="2C40EE49" w14:textId="77777777" w:rsidR="00560292" w:rsidRDefault="0056029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645009">
    <w:abstractNumId w:val="25"/>
  </w:num>
  <w:num w:numId="2" w16cid:durableId="558055601">
    <w:abstractNumId w:val="1"/>
  </w:num>
  <w:num w:numId="3" w16cid:durableId="33240931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120996862">
    <w:abstractNumId w:val="13"/>
  </w:num>
  <w:num w:numId="5" w16cid:durableId="1677420016">
    <w:abstractNumId w:val="18"/>
  </w:num>
  <w:num w:numId="6" w16cid:durableId="1855920928">
    <w:abstractNumId w:val="14"/>
  </w:num>
  <w:num w:numId="7" w16cid:durableId="1576282473">
    <w:abstractNumId w:val="17"/>
  </w:num>
  <w:num w:numId="8" w16cid:durableId="1191531983">
    <w:abstractNumId w:val="24"/>
  </w:num>
  <w:num w:numId="9" w16cid:durableId="956836937">
    <w:abstractNumId w:val="28"/>
  </w:num>
  <w:num w:numId="10" w16cid:durableId="1760953440">
    <w:abstractNumId w:val="12"/>
  </w:num>
  <w:num w:numId="11" w16cid:durableId="1682581768">
    <w:abstractNumId w:val="4"/>
  </w:num>
  <w:num w:numId="12" w16cid:durableId="1656571879">
    <w:abstractNumId w:val="22"/>
  </w:num>
  <w:num w:numId="13" w16cid:durableId="37440631">
    <w:abstractNumId w:val="3"/>
  </w:num>
  <w:num w:numId="14" w16cid:durableId="915473547">
    <w:abstractNumId w:val="8"/>
  </w:num>
  <w:num w:numId="15" w16cid:durableId="1389956797">
    <w:abstractNumId w:val="5"/>
  </w:num>
  <w:num w:numId="16" w16cid:durableId="12132255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8514884">
    <w:abstractNumId w:val="6"/>
  </w:num>
  <w:num w:numId="18" w16cid:durableId="1681657752">
    <w:abstractNumId w:val="10"/>
  </w:num>
  <w:num w:numId="19" w16cid:durableId="885532497">
    <w:abstractNumId w:val="16"/>
  </w:num>
  <w:num w:numId="20" w16cid:durableId="1061976069">
    <w:abstractNumId w:val="9"/>
  </w:num>
  <w:num w:numId="21" w16cid:durableId="1155294242">
    <w:abstractNumId w:val="0"/>
  </w:num>
  <w:num w:numId="22" w16cid:durableId="1279067963">
    <w:abstractNumId w:val="7"/>
  </w:num>
  <w:num w:numId="23" w16cid:durableId="941843554">
    <w:abstractNumId w:val="19"/>
  </w:num>
  <w:num w:numId="24" w16cid:durableId="570429229">
    <w:abstractNumId w:val="2"/>
  </w:num>
  <w:num w:numId="25" w16cid:durableId="1619945073">
    <w:abstractNumId w:val="20"/>
  </w:num>
  <w:num w:numId="26" w16cid:durableId="89939301">
    <w:abstractNumId w:val="21"/>
  </w:num>
  <w:num w:numId="27" w16cid:durableId="1994328692">
    <w:abstractNumId w:val="26"/>
  </w:num>
  <w:num w:numId="28" w16cid:durableId="854149198">
    <w:abstractNumId w:val="27"/>
  </w:num>
  <w:num w:numId="29" w16cid:durableId="762923090">
    <w:abstractNumId w:val="11"/>
  </w:num>
  <w:num w:numId="30" w16cid:durableId="1573391461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756AE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953ED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60292"/>
    <w:rsid w:val="00571542"/>
    <w:rsid w:val="00581F56"/>
    <w:rsid w:val="00582EBB"/>
    <w:rsid w:val="00590F4B"/>
    <w:rsid w:val="005A765E"/>
    <w:rsid w:val="005F3EEE"/>
    <w:rsid w:val="005F6839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81589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A02A7C"/>
    <w:rsid w:val="00A02F5A"/>
    <w:rsid w:val="00A24089"/>
    <w:rsid w:val="00A26712"/>
    <w:rsid w:val="00A3674F"/>
    <w:rsid w:val="00A3706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94957-10EE-447E-93B3-4E6754E4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10</Pages>
  <Words>4586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128</cp:revision>
  <dcterms:created xsi:type="dcterms:W3CDTF">2021-10-14T12:56:00Z</dcterms:created>
  <dcterms:modified xsi:type="dcterms:W3CDTF">2022-05-11T12:26:00Z</dcterms:modified>
</cp:coreProperties>
</file>